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F9" w:rsidRPr="0018120A" w:rsidRDefault="00942EF9" w:rsidP="008027F1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18120A">
        <w:rPr>
          <w:rFonts w:ascii="Arial" w:hAnsi="Arial" w:cs="Arial"/>
          <w:sz w:val="22"/>
          <w:szCs w:val="22"/>
        </w:rPr>
        <w:tab/>
      </w:r>
      <w:bookmarkStart w:id="0" w:name="_Toc481143938"/>
      <w:r w:rsidRPr="0018120A">
        <w:rPr>
          <w:rFonts w:ascii="Times New Roman" w:hAnsi="Times New Roman"/>
          <w:i w:val="0"/>
          <w:sz w:val="22"/>
          <w:szCs w:val="22"/>
        </w:rPr>
        <w:t>MODELLO 2 - Richiesta Autorizzazione accesso al Portale SIAN e/o Abilitazione alla presentazione delle domande di sostegno (</w:t>
      </w:r>
      <w:proofErr w:type="spellStart"/>
      <w:r w:rsidRPr="0018120A">
        <w:rPr>
          <w:rFonts w:ascii="Times New Roman" w:hAnsi="Times New Roman"/>
          <w:i w:val="0"/>
          <w:sz w:val="22"/>
          <w:szCs w:val="22"/>
        </w:rPr>
        <w:t>DdS</w:t>
      </w:r>
      <w:proofErr w:type="spellEnd"/>
      <w:r w:rsidRPr="0018120A">
        <w:rPr>
          <w:rFonts w:ascii="Times New Roman" w:hAnsi="Times New Roman"/>
          <w:i w:val="0"/>
          <w:sz w:val="22"/>
          <w:szCs w:val="22"/>
        </w:rPr>
        <w:t>)</w:t>
      </w:r>
      <w:bookmarkEnd w:id="0"/>
    </w:p>
    <w:p w:rsidR="00942EF9" w:rsidRPr="0018120A" w:rsidRDefault="00942EF9" w:rsidP="008027F1">
      <w:pPr>
        <w:ind w:left="0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 xml:space="preserve">        Alla Regione Puglia </w:t>
      </w: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 xml:space="preserve"> Dipartimento Agricoltura, Sviluppo Rurale ed Ambientale</w:t>
      </w: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>Responsabile utenze SIAN</w:t>
      </w: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 xml:space="preserve">                                          Lungomare Nazario Sauro, 45</w:t>
      </w: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 xml:space="preserve">                                          70121B A R I</w:t>
      </w:r>
    </w:p>
    <w:p w:rsidR="00942EF9" w:rsidRPr="0018120A" w:rsidRDefault="00942EF9" w:rsidP="008027F1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18120A">
        <w:rPr>
          <w:rFonts w:ascii="Times New Roman" w:eastAsia="Times New Roman" w:hAnsi="Times New Roman" w:cs="Times New Roman"/>
          <w:lang w:eastAsia="it-IT"/>
        </w:rPr>
        <w:t xml:space="preserve">(DA INVIARE ESCLUSIVAMENTE A MEZZO DI POSTA ELETTRONICA) </w:t>
      </w:r>
    </w:p>
    <w:p w:rsidR="00942EF9" w:rsidRDefault="00942EF9" w:rsidP="008027F1">
      <w:pPr>
        <w:ind w:left="0"/>
        <w:jc w:val="right"/>
        <w:rPr>
          <w:rFonts w:ascii="Times New Roman" w:eastAsia="Times New Roman" w:hAnsi="Times New Roman" w:cs="Times New Roman"/>
          <w:b/>
          <w:highlight w:val="yellow"/>
          <w:lang w:eastAsia="it-IT"/>
        </w:rPr>
      </w:pPr>
    </w:p>
    <w:p w:rsidR="0018120A" w:rsidRPr="0018120A" w:rsidRDefault="0018120A" w:rsidP="008027F1">
      <w:pPr>
        <w:ind w:left="0"/>
        <w:jc w:val="right"/>
        <w:rPr>
          <w:rFonts w:ascii="Times New Roman" w:eastAsia="Times New Roman" w:hAnsi="Times New Roman" w:cs="Times New Roman"/>
          <w:b/>
          <w:highlight w:val="yellow"/>
          <w:lang w:eastAsia="it-IT"/>
        </w:rPr>
      </w:pPr>
    </w:p>
    <w:p w:rsidR="007F15E8" w:rsidRPr="0018120A" w:rsidRDefault="007F15E8" w:rsidP="00D5590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18120A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  <w:r w:rsidR="00AF376D" w:rsidRPr="0018120A">
        <w:rPr>
          <w:rFonts w:ascii="Times New Roman" w:hAnsi="Times New Roman" w:cs="Times New Roman"/>
          <w:bCs/>
          <w:color w:val="000000"/>
        </w:rPr>
        <w:t xml:space="preserve"> S.r.l.</w:t>
      </w:r>
    </w:p>
    <w:p w:rsidR="00AF376D" w:rsidRPr="0018120A" w:rsidRDefault="00AF376D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AF376D" w:rsidRPr="0018120A" w:rsidRDefault="00AF376D" w:rsidP="00122DA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</w:rPr>
      </w:pPr>
      <w:r w:rsidRPr="0018120A">
        <w:rPr>
          <w:rFonts w:ascii="Times New Roman" w:hAnsi="Times New Roman" w:cs="Times New Roman"/>
          <w:b/>
          <w:bCs/>
        </w:rPr>
        <w:t xml:space="preserve">AZIONE 2 – Creazione e sviluppo di impresa per rafforzare l’offerta di servizi di turismo </w:t>
      </w:r>
      <w:proofErr w:type="spellStart"/>
      <w:r w:rsidRPr="0018120A">
        <w:rPr>
          <w:rFonts w:ascii="Times New Roman" w:hAnsi="Times New Roman" w:cs="Times New Roman"/>
          <w:b/>
          <w:bCs/>
        </w:rPr>
        <w:t>es</w:t>
      </w:r>
      <w:r w:rsidR="00313270" w:rsidRPr="0018120A">
        <w:rPr>
          <w:rFonts w:ascii="Times New Roman" w:hAnsi="Times New Roman" w:cs="Times New Roman"/>
          <w:b/>
          <w:bCs/>
        </w:rPr>
        <w:t>p</w:t>
      </w:r>
      <w:r w:rsidRPr="0018120A">
        <w:rPr>
          <w:rFonts w:ascii="Times New Roman" w:hAnsi="Times New Roman" w:cs="Times New Roman"/>
          <w:b/>
          <w:bCs/>
        </w:rPr>
        <w:t>erenziale</w:t>
      </w:r>
      <w:proofErr w:type="spellEnd"/>
      <w:r w:rsidRPr="0018120A">
        <w:rPr>
          <w:rFonts w:ascii="Times New Roman" w:hAnsi="Times New Roman" w:cs="Times New Roman"/>
          <w:b/>
          <w:bCs/>
        </w:rPr>
        <w:t xml:space="preserve">, accoglienza ed ospitalità.  </w:t>
      </w:r>
    </w:p>
    <w:p w:rsidR="00AF376D" w:rsidRPr="0018120A" w:rsidRDefault="00AF376D" w:rsidP="00122DA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/>
          <w:b/>
        </w:rPr>
      </w:pPr>
      <w:r w:rsidRPr="0018120A">
        <w:rPr>
          <w:rFonts w:ascii="Times New Roman" w:hAnsi="Times New Roman" w:cs="Times New Roman"/>
          <w:b/>
          <w:bCs/>
        </w:rPr>
        <w:t>INTERVENTO 2.</w:t>
      </w:r>
      <w:r w:rsidR="00A64516" w:rsidRPr="0018120A">
        <w:rPr>
          <w:rFonts w:ascii="Times New Roman" w:hAnsi="Times New Roman" w:cs="Times New Roman"/>
          <w:b/>
          <w:bCs/>
        </w:rPr>
        <w:t>2</w:t>
      </w:r>
      <w:r w:rsidR="00122DA6" w:rsidRPr="0018120A">
        <w:rPr>
          <w:rFonts w:ascii="Times New Roman" w:hAnsi="Times New Roman" w:cs="Times New Roman"/>
          <w:b/>
          <w:bCs/>
        </w:rPr>
        <w:t xml:space="preserve"> </w:t>
      </w:r>
      <w:r w:rsidRPr="0018120A">
        <w:rPr>
          <w:rFonts w:ascii="Times New Roman" w:hAnsi="Times New Roman" w:cs="Times New Roman"/>
          <w:b/>
          <w:bCs/>
        </w:rPr>
        <w:t xml:space="preserve">- </w:t>
      </w:r>
      <w:r w:rsidR="00A64516" w:rsidRPr="0018120A">
        <w:rPr>
          <w:rFonts w:ascii="Times New Roman" w:hAnsi="Times New Roman"/>
          <w:b/>
        </w:rPr>
        <w:t xml:space="preserve">Pacchetto </w:t>
      </w:r>
      <w:proofErr w:type="spellStart"/>
      <w:proofErr w:type="gramStart"/>
      <w:r w:rsidR="00A64516" w:rsidRPr="0018120A">
        <w:rPr>
          <w:rFonts w:ascii="Times New Roman" w:hAnsi="Times New Roman"/>
          <w:b/>
        </w:rPr>
        <w:t>multimisura</w:t>
      </w:r>
      <w:proofErr w:type="spellEnd"/>
      <w:r w:rsidR="00A64516" w:rsidRPr="0018120A">
        <w:rPr>
          <w:rFonts w:ascii="Times New Roman" w:hAnsi="Times New Roman"/>
          <w:b/>
        </w:rPr>
        <w:t xml:space="preserve">  per</w:t>
      </w:r>
      <w:proofErr w:type="gramEnd"/>
      <w:r w:rsidR="00A64516" w:rsidRPr="0018120A">
        <w:rPr>
          <w:rFonts w:ascii="Times New Roman" w:hAnsi="Times New Roman"/>
          <w:b/>
        </w:rPr>
        <w:t xml:space="preserve"> l’avvio di nuove </w:t>
      </w:r>
      <w:proofErr w:type="spellStart"/>
      <w:r w:rsidR="00A64516" w:rsidRPr="0018120A">
        <w:rPr>
          <w:rFonts w:ascii="Times New Roman" w:hAnsi="Times New Roman"/>
          <w:b/>
        </w:rPr>
        <w:t>pmi</w:t>
      </w:r>
      <w:proofErr w:type="spellEnd"/>
      <w:r w:rsidR="00A64516" w:rsidRPr="0018120A">
        <w:rPr>
          <w:rFonts w:ascii="Times New Roman" w:hAnsi="Times New Roman"/>
          <w:b/>
        </w:rPr>
        <w:t xml:space="preserve"> extra agricole</w:t>
      </w:r>
    </w:p>
    <w:p w:rsidR="00A64516" w:rsidRPr="0018120A" w:rsidRDefault="00A64516" w:rsidP="00AF376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AF376D" w:rsidRPr="0018120A" w:rsidRDefault="00AF376D" w:rsidP="00AF376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18120A">
        <w:rPr>
          <w:rFonts w:ascii="Times New Roman" w:hAnsi="Times New Roman" w:cs="Times New Roman"/>
          <w:bCs/>
          <w:color w:val="000000"/>
        </w:rPr>
        <w:t xml:space="preserve"> Avviso pubblico approvato con Delibera CDA n. del</w:t>
      </w:r>
      <w:r w:rsidR="00A64516" w:rsidRPr="0018120A">
        <w:rPr>
          <w:rFonts w:ascii="Times New Roman" w:hAnsi="Times New Roman" w:cs="Times New Roman"/>
          <w:bCs/>
          <w:color w:val="000000"/>
        </w:rPr>
        <w:t xml:space="preserve"> 10.06.2019</w:t>
      </w:r>
    </w:p>
    <w:p w:rsidR="00AF376D" w:rsidRPr="0018120A" w:rsidRDefault="00AF376D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18120A" w:rsidRDefault="0018120A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42EF9" w:rsidRPr="0018120A" w:rsidRDefault="00942EF9" w:rsidP="008027F1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18120A">
        <w:rPr>
          <w:rFonts w:ascii="Times New Roman" w:hAnsi="Times New Roman" w:cs="Times New Roman"/>
          <w:b/>
          <w:bCs/>
          <w:color w:val="000000"/>
        </w:rPr>
        <w:t>Richiesta Autorizzazione accesso al Portale SIAN e/o Abilitazione alla presentazione delle domande di sostegno (</w:t>
      </w:r>
      <w:proofErr w:type="spellStart"/>
      <w:r w:rsidRPr="0018120A">
        <w:rPr>
          <w:rFonts w:ascii="Times New Roman" w:hAnsi="Times New Roman" w:cs="Times New Roman"/>
          <w:b/>
          <w:bCs/>
          <w:color w:val="000000"/>
        </w:rPr>
        <w:t>DdS</w:t>
      </w:r>
      <w:proofErr w:type="spellEnd"/>
      <w:r w:rsidRPr="0018120A">
        <w:rPr>
          <w:rFonts w:ascii="Times New Roman" w:hAnsi="Times New Roman" w:cs="Times New Roman"/>
          <w:b/>
          <w:bCs/>
          <w:color w:val="000000"/>
        </w:rPr>
        <w:t>).</w:t>
      </w:r>
    </w:p>
    <w:p w:rsidR="00FA662D" w:rsidRPr="0018120A" w:rsidRDefault="00FA662D" w:rsidP="00FA662D">
      <w:pPr>
        <w:pStyle w:val="Style8"/>
        <w:widowControl/>
        <w:tabs>
          <w:tab w:val="left" w:leader="underscore" w:pos="6326"/>
        </w:tabs>
        <w:spacing w:line="240" w:lineRule="auto"/>
        <w:rPr>
          <w:bCs/>
          <w:color w:val="000000"/>
          <w:sz w:val="22"/>
          <w:szCs w:val="22"/>
          <w:highlight w:val="yellow"/>
        </w:rPr>
      </w:pPr>
    </w:p>
    <w:p w:rsidR="00FA662D" w:rsidRPr="0018120A" w:rsidRDefault="00942EF9" w:rsidP="0018120A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</w:rPr>
      </w:pPr>
      <w:r w:rsidRPr="0018120A">
        <w:rPr>
          <w:bCs/>
          <w:color w:val="000000"/>
          <w:sz w:val="22"/>
          <w:szCs w:val="22"/>
        </w:rPr>
        <w:t>Il sottoscritto _______________________________</w:t>
      </w:r>
      <w:r w:rsidR="008027F1" w:rsidRPr="0018120A">
        <w:rPr>
          <w:bCs/>
          <w:color w:val="000000"/>
          <w:sz w:val="22"/>
          <w:szCs w:val="22"/>
        </w:rPr>
        <w:t>,</w:t>
      </w:r>
      <w:r w:rsidR="00FA662D" w:rsidRPr="0018120A">
        <w:rPr>
          <w:bCs/>
          <w:color w:val="000000"/>
          <w:sz w:val="22"/>
          <w:szCs w:val="22"/>
        </w:rPr>
        <w:t xml:space="preserve"> C.F. _______________________________</w:t>
      </w:r>
      <w:r w:rsidR="008027F1" w:rsidRPr="0018120A">
        <w:rPr>
          <w:bCs/>
          <w:color w:val="000000"/>
          <w:sz w:val="22"/>
          <w:szCs w:val="22"/>
        </w:rPr>
        <w:t xml:space="preserve"> </w:t>
      </w:r>
      <w:r w:rsidRPr="0018120A">
        <w:rPr>
          <w:bCs/>
          <w:color w:val="000000"/>
          <w:sz w:val="22"/>
          <w:szCs w:val="22"/>
        </w:rPr>
        <w:t>nato a ___________________ il ______________, residente in _____________________</w:t>
      </w:r>
      <w:r w:rsidR="008027F1" w:rsidRPr="0018120A">
        <w:rPr>
          <w:bCs/>
          <w:color w:val="000000"/>
          <w:sz w:val="22"/>
          <w:szCs w:val="22"/>
        </w:rPr>
        <w:t xml:space="preserve">, alla </w:t>
      </w:r>
      <w:r w:rsidRPr="0018120A">
        <w:rPr>
          <w:bCs/>
          <w:color w:val="000000"/>
          <w:sz w:val="22"/>
          <w:szCs w:val="22"/>
        </w:rPr>
        <w:t>via ____________________________________ n° ______ CAP ____________</w:t>
      </w:r>
      <w:r w:rsidR="00FA662D" w:rsidRPr="0018120A">
        <w:rPr>
          <w:bCs/>
          <w:color w:val="000000"/>
          <w:sz w:val="22"/>
          <w:szCs w:val="22"/>
        </w:rPr>
        <w:t xml:space="preserve"> </w:t>
      </w:r>
      <w:r w:rsidRPr="0018120A">
        <w:rPr>
          <w:bCs/>
          <w:color w:val="000000"/>
          <w:sz w:val="22"/>
          <w:szCs w:val="22"/>
        </w:rPr>
        <w:t>TEL. ________________ FAX _________________Email: _________________________________</w:t>
      </w:r>
      <w:r w:rsidR="00FA662D" w:rsidRPr="0018120A">
        <w:rPr>
          <w:rStyle w:val="FontStyle15"/>
        </w:rPr>
        <w:t xml:space="preserve"> Iscritto/a al n° _________, dell’Albo/Collegio _________________________</w:t>
      </w:r>
    </w:p>
    <w:p w:rsidR="00AF376D" w:rsidRPr="0018120A" w:rsidRDefault="00AF376D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42EF9" w:rsidRPr="0018120A" w:rsidRDefault="00942EF9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18120A">
        <w:rPr>
          <w:rFonts w:ascii="Times New Roman" w:hAnsi="Times New Roman" w:cs="Times New Roman"/>
          <w:b/>
          <w:bCs/>
          <w:color w:val="000000"/>
        </w:rPr>
        <w:t>CHIEDE</w:t>
      </w:r>
    </w:p>
    <w:p w:rsidR="00AF376D" w:rsidRPr="0018120A" w:rsidRDefault="00AF376D" w:rsidP="00FA66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42EF9" w:rsidRPr="0018120A" w:rsidRDefault="00942EF9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  <w:proofErr w:type="gramStart"/>
      <w:r w:rsidRPr="0018120A">
        <w:rPr>
          <w:rFonts w:ascii="Times New Roman" w:hAnsi="Times New Roman" w:cs="Times New Roman"/>
          <w:color w:val="000000"/>
        </w:rPr>
        <w:t>al</w:t>
      </w:r>
      <w:proofErr w:type="gramEnd"/>
      <w:r w:rsidRPr="0018120A">
        <w:rPr>
          <w:rFonts w:ascii="Times New Roman" w:hAnsi="Times New Roman" w:cs="Times New Roman"/>
          <w:color w:val="000000"/>
        </w:rPr>
        <w:t xml:space="preserve"> responsabile delle utenze SIAN della Regione Puglia, </w:t>
      </w:r>
    </w:p>
    <w:p w:rsidR="00122DA6" w:rsidRDefault="00122DA6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18120A" w:rsidRPr="0018120A" w:rsidRDefault="0018120A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122DA6" w:rsidRPr="0018120A" w:rsidRDefault="00122DA6" w:rsidP="00122DA6">
      <w:pPr>
        <w:autoSpaceDE w:val="0"/>
        <w:autoSpaceDN w:val="0"/>
        <w:adjustRightInd w:val="0"/>
        <w:ind w:left="2694" w:hanging="2694"/>
        <w:jc w:val="both"/>
        <w:rPr>
          <w:rFonts w:ascii="Times New Roman" w:hAnsi="Times New Roman" w:cs="Times New Roman"/>
          <w:color w:val="000000"/>
        </w:rPr>
      </w:pPr>
      <w:r w:rsidRPr="0018120A">
        <w:rPr>
          <w:rFonts w:ascii="Times New Roman" w:hAnsi="Times New Roman" w:cs="Times New Roman"/>
          <w:b/>
          <w:bCs/>
          <w:color w:val="000000"/>
        </w:rPr>
        <w:t xml:space="preserve">□ </w:t>
      </w:r>
      <w:proofErr w:type="gramStart"/>
      <w:r w:rsidRPr="0018120A">
        <w:rPr>
          <w:rFonts w:ascii="Times New Roman" w:hAnsi="Times New Roman" w:cs="Times New Roman"/>
          <w:b/>
          <w:bCs/>
          <w:color w:val="000000"/>
        </w:rPr>
        <w:t>l’AUTORIZZAZIONE(</w:t>
      </w:r>
      <w:proofErr w:type="gramEnd"/>
      <w:r w:rsidRPr="0018120A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1"/>
      </w:r>
      <w:r w:rsidRPr="0018120A">
        <w:rPr>
          <w:rFonts w:ascii="Times New Roman" w:hAnsi="Times New Roman" w:cs="Times New Roman"/>
          <w:b/>
          <w:bCs/>
          <w:color w:val="000000"/>
        </w:rPr>
        <w:t xml:space="preserve">)  </w:t>
      </w:r>
      <w:r w:rsidRPr="0018120A">
        <w:rPr>
          <w:rFonts w:ascii="Times New Roman" w:hAnsi="Times New Roman" w:cs="Times New Roman"/>
          <w:color w:val="000000"/>
        </w:rPr>
        <w:t xml:space="preserve">all’accesso al portale SIAN – Area riservata per la compilazione, stampa e rilascio delle domande. </w:t>
      </w:r>
    </w:p>
    <w:p w:rsidR="00122DA6" w:rsidRPr="0018120A" w:rsidRDefault="00122DA6" w:rsidP="00122DA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</w:p>
    <w:p w:rsidR="00122DA6" w:rsidRPr="0018120A" w:rsidRDefault="00122DA6" w:rsidP="00122DA6">
      <w:pPr>
        <w:autoSpaceDE w:val="0"/>
        <w:autoSpaceDN w:val="0"/>
        <w:adjustRightInd w:val="0"/>
        <w:ind w:left="2268" w:hanging="2268"/>
        <w:rPr>
          <w:rFonts w:ascii="Times New Roman" w:hAnsi="Times New Roman" w:cs="Times New Roman"/>
          <w:color w:val="000000"/>
        </w:rPr>
      </w:pPr>
      <w:r w:rsidRPr="0018120A">
        <w:rPr>
          <w:rFonts w:ascii="Times New Roman" w:hAnsi="Times New Roman" w:cs="Times New Roman"/>
          <w:b/>
          <w:bCs/>
          <w:color w:val="000000"/>
        </w:rPr>
        <w:t xml:space="preserve"> □ </w:t>
      </w:r>
      <w:proofErr w:type="gramStart"/>
      <w:r w:rsidRPr="0018120A">
        <w:rPr>
          <w:rFonts w:ascii="Times New Roman" w:hAnsi="Times New Roman" w:cs="Times New Roman"/>
          <w:b/>
          <w:bCs/>
          <w:color w:val="000000"/>
        </w:rPr>
        <w:t>l’ABILITAZIONE(</w:t>
      </w:r>
      <w:proofErr w:type="gramEnd"/>
      <w:r w:rsidRPr="0018120A">
        <w:rPr>
          <w:rFonts w:ascii="Times New Roman" w:hAnsi="Times New Roman" w:cs="Times New Roman"/>
          <w:b/>
          <w:bCs/>
          <w:color w:val="000000"/>
          <w:vertAlign w:val="superscript"/>
        </w:rPr>
        <w:footnoteReference w:id="2"/>
      </w:r>
      <w:r w:rsidRPr="0018120A">
        <w:rPr>
          <w:rFonts w:ascii="Times New Roman" w:hAnsi="Times New Roman" w:cs="Times New Roman"/>
          <w:b/>
          <w:bCs/>
          <w:color w:val="000000"/>
        </w:rPr>
        <w:t xml:space="preserve">) </w:t>
      </w:r>
      <w:r w:rsidRPr="0018120A">
        <w:rPr>
          <w:rFonts w:ascii="Times New Roman" w:hAnsi="Times New Roman" w:cs="Times New Roman"/>
          <w:color w:val="000000"/>
        </w:rPr>
        <w:t>alla compilazione della domanda di aiuto relativa all’Azione 2 Intervento 2.</w:t>
      </w:r>
      <w:r w:rsidR="00D5590C" w:rsidRPr="0018120A">
        <w:rPr>
          <w:rFonts w:ascii="Times New Roman" w:hAnsi="Times New Roman" w:cs="Times New Roman"/>
          <w:color w:val="000000"/>
        </w:rPr>
        <w:t>2</w:t>
      </w:r>
      <w:r w:rsidRPr="0018120A">
        <w:rPr>
          <w:rFonts w:ascii="Times New Roman" w:hAnsi="Times New Roman" w:cs="Times New Roman"/>
          <w:color w:val="000000"/>
        </w:rPr>
        <w:t xml:space="preserve">. </w:t>
      </w:r>
      <w:ins w:id="1" w:author="Primavera" w:date="2019-06-24T17:12:00Z">
        <w:r w:rsidRPr="0018120A">
          <w:rPr>
            <w:rFonts w:ascii="Times New Roman" w:hAnsi="Times New Roman" w:cs="Times New Roman"/>
            <w:color w:val="000000"/>
          </w:rPr>
          <w:t xml:space="preserve">   </w:t>
        </w:r>
      </w:ins>
      <w:r w:rsidRPr="0018120A">
        <w:rPr>
          <w:rFonts w:ascii="Times New Roman" w:hAnsi="Times New Roman" w:cs="Times New Roman"/>
          <w:color w:val="000000"/>
        </w:rPr>
        <w:t xml:space="preserve">  PAL GAL Valle della Cupa.</w:t>
      </w:r>
    </w:p>
    <w:p w:rsidR="00122DA6" w:rsidRPr="0018120A" w:rsidRDefault="00122DA6" w:rsidP="008027F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8120A" w:rsidRDefault="0018120A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42EF9" w:rsidRPr="0018120A" w:rsidRDefault="00942EF9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bookmarkStart w:id="2" w:name="_GoBack"/>
      <w:bookmarkEnd w:id="2"/>
      <w:r w:rsidRPr="0018120A">
        <w:rPr>
          <w:rFonts w:ascii="Times New Roman" w:hAnsi="Times New Roman" w:cs="Times New Roman"/>
          <w:b/>
          <w:bCs/>
          <w:color w:val="000000"/>
        </w:rPr>
        <w:lastRenderedPageBreak/>
        <w:t>All’uopo fa dichiarazione di responsabilità sulle funzioni svolte sul portale sollevando l’Amministrazione da qualsiasi responsabilità riveniente dall’uso non conforme dei dati a cui ha accesso.</w:t>
      </w:r>
    </w:p>
    <w:p w:rsidR="00942EF9" w:rsidRPr="0018120A" w:rsidRDefault="00942EF9" w:rsidP="008027F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FA662D" w:rsidRDefault="00FA662D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r w:rsidRPr="0018120A">
        <w:rPr>
          <w:rFonts w:ascii="Times New Roman" w:hAnsi="Times New Roman" w:cs="Times New Roman"/>
          <w:color w:val="000000"/>
        </w:rPr>
        <w:t>___________, lì ___________</w:t>
      </w:r>
    </w:p>
    <w:p w:rsidR="0018120A" w:rsidRDefault="0018120A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</w:p>
    <w:p w:rsidR="0018120A" w:rsidRPr="0018120A" w:rsidRDefault="0018120A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</w:p>
    <w:p w:rsidR="00193958" w:rsidRPr="0018120A" w:rsidRDefault="00942EF9" w:rsidP="008027F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18120A">
        <w:rPr>
          <w:rFonts w:ascii="Times New Roman" w:hAnsi="Times New Roman" w:cs="Times New Roman"/>
          <w:bCs/>
          <w:color w:val="000000"/>
        </w:rPr>
        <w:t xml:space="preserve">          </w:t>
      </w:r>
    </w:p>
    <w:p w:rsidR="00942EF9" w:rsidRPr="0018120A" w:rsidRDefault="00942EF9" w:rsidP="008027F1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18120A">
        <w:rPr>
          <w:rFonts w:ascii="Times New Roman" w:hAnsi="Times New Roman" w:cs="Times New Roman"/>
          <w:bCs/>
          <w:color w:val="000000"/>
        </w:rPr>
        <w:t xml:space="preserve">  Timbro e firma </w:t>
      </w: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FA662D" w:rsidRPr="00AF376D" w:rsidRDefault="00FA662D" w:rsidP="00FA6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FA662D" w:rsidRPr="00AF376D" w:rsidRDefault="00FA662D" w:rsidP="00FA662D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FA662D" w:rsidRPr="0018120A" w:rsidRDefault="00FA662D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</w:rPr>
      </w:pPr>
      <w:r w:rsidRPr="0018120A">
        <w:rPr>
          <w:rFonts w:ascii="Times New Roman" w:hAnsi="Times New Roman" w:cs="Times New Roman"/>
          <w:color w:val="000000"/>
        </w:rPr>
        <w:t>Timbro e firma</w:t>
      </w: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120A" w:rsidRPr="0018120A" w:rsidRDefault="0018120A" w:rsidP="0018120A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18120A">
        <w:rPr>
          <w:rFonts w:ascii="Times New Roman" w:hAnsi="Times New Roman" w:cs="Times New Roman"/>
          <w:bCs/>
          <w:color w:val="000000"/>
          <w:sz w:val="18"/>
          <w:szCs w:val="18"/>
        </w:rPr>
        <w:t>Allega alla presente:</w:t>
      </w:r>
    </w:p>
    <w:p w:rsidR="0018120A" w:rsidRPr="0018120A" w:rsidRDefault="0018120A" w:rsidP="0018120A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contextualSpacing/>
        <w:rPr>
          <w:rFonts w:ascii="Times New Roman" w:hAnsi="Times New Roman" w:cs="Times New Roman"/>
          <w:bCs/>
          <w:color w:val="000000"/>
          <w:sz w:val="18"/>
          <w:szCs w:val="18"/>
        </w:rPr>
      </w:pPr>
      <w:proofErr w:type="gramStart"/>
      <w:r w:rsidRPr="0018120A">
        <w:rPr>
          <w:rFonts w:ascii="Times New Roman" w:hAnsi="Times New Roman" w:cs="Times New Roman"/>
          <w:bCs/>
          <w:color w:val="000000"/>
          <w:sz w:val="18"/>
          <w:szCs w:val="18"/>
        </w:rPr>
        <w:t>fotocopia</w:t>
      </w:r>
      <w:proofErr w:type="gramEnd"/>
      <w:r w:rsidRPr="0018120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di un documento di riconoscimento valido e del codice fiscale del tecnico incaricato e del richiedente l’aiuto. </w:t>
      </w:r>
    </w:p>
    <w:p w:rsidR="0018120A" w:rsidRPr="0018120A" w:rsidRDefault="0018120A" w:rsidP="0018120A">
      <w:pPr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142" w:hanging="142"/>
        <w:contextualSpacing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18120A">
        <w:rPr>
          <w:rFonts w:ascii="Times New Roman" w:hAnsi="Times New Roman" w:cs="Times New Roman"/>
          <w:bCs/>
          <w:color w:val="000000"/>
          <w:sz w:val="18"/>
          <w:szCs w:val="18"/>
        </w:rPr>
        <w:t>Modello 1 – Delega di Autorizzazione all’accesso al fascicolo aziendale</w:t>
      </w:r>
    </w:p>
    <w:p w:rsidR="00193958" w:rsidRDefault="00193958" w:rsidP="0018120A">
      <w:pPr>
        <w:autoSpaceDE w:val="0"/>
        <w:autoSpaceDN w:val="0"/>
        <w:adjustRightInd w:val="0"/>
        <w:ind w:left="0" w:firstLine="7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120A" w:rsidRPr="0018120A" w:rsidRDefault="0018120A" w:rsidP="0018120A">
      <w:pPr>
        <w:pStyle w:val="Titolo1"/>
        <w:ind w:left="0"/>
        <w:rPr>
          <w:rFonts w:ascii="Times New Roman" w:hAnsi="Times New Roman"/>
          <w:color w:val="000000"/>
          <w:sz w:val="22"/>
          <w:szCs w:val="22"/>
        </w:rPr>
      </w:pPr>
      <w:bookmarkStart w:id="3" w:name="_Toc494367052"/>
      <w:r w:rsidRPr="0018120A">
        <w:rPr>
          <w:rFonts w:ascii="Times New Roman" w:hAnsi="Times New Roman"/>
          <w:color w:val="000000"/>
          <w:sz w:val="22"/>
          <w:szCs w:val="22"/>
        </w:rPr>
        <w:lastRenderedPageBreak/>
        <w:t>Modello 2A</w:t>
      </w:r>
      <w:bookmarkEnd w:id="3"/>
    </w:p>
    <w:p w:rsidR="0018120A" w:rsidRPr="0018120A" w:rsidRDefault="0018120A" w:rsidP="0018120A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</w:p>
    <w:p w:rsidR="0018120A" w:rsidRPr="0018120A" w:rsidRDefault="0018120A" w:rsidP="0018120A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color w:val="000000"/>
        </w:rPr>
      </w:pPr>
      <w:r w:rsidRPr="0018120A">
        <w:rPr>
          <w:rFonts w:ascii="Times New Roman" w:hAnsi="Times New Roman" w:cs="Times New Roman"/>
          <w:b/>
          <w:color w:val="000000"/>
        </w:rPr>
        <w:t xml:space="preserve">AZIONE 2 – Creazione e sviluppo di impresa per rafforzare l’offerta di servizi di turismo </w:t>
      </w:r>
      <w:proofErr w:type="spellStart"/>
      <w:r w:rsidRPr="0018120A">
        <w:rPr>
          <w:rFonts w:ascii="Times New Roman" w:hAnsi="Times New Roman" w:cs="Times New Roman"/>
          <w:b/>
          <w:color w:val="000000"/>
        </w:rPr>
        <w:t>esperenziale</w:t>
      </w:r>
      <w:proofErr w:type="spellEnd"/>
      <w:r w:rsidRPr="0018120A">
        <w:rPr>
          <w:rFonts w:ascii="Times New Roman" w:hAnsi="Times New Roman" w:cs="Times New Roman"/>
          <w:b/>
          <w:color w:val="000000"/>
        </w:rPr>
        <w:t xml:space="preserve">, accoglienza ed ospitalità.  </w:t>
      </w:r>
    </w:p>
    <w:p w:rsidR="0018120A" w:rsidRPr="0018120A" w:rsidRDefault="0018120A" w:rsidP="0018120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rPr>
          <w:rFonts w:ascii="Times New Roman" w:hAnsi="Times New Roman"/>
          <w:b/>
        </w:rPr>
      </w:pPr>
      <w:r w:rsidRPr="0018120A">
        <w:rPr>
          <w:rFonts w:ascii="Times New Roman" w:hAnsi="Times New Roman" w:cs="Times New Roman"/>
          <w:b/>
          <w:bCs/>
        </w:rPr>
        <w:t xml:space="preserve">INTERVENTO 2.2 - </w:t>
      </w:r>
      <w:r w:rsidRPr="0018120A">
        <w:rPr>
          <w:rFonts w:ascii="Times New Roman" w:hAnsi="Times New Roman"/>
          <w:b/>
        </w:rPr>
        <w:t xml:space="preserve">Pacchetto </w:t>
      </w:r>
      <w:proofErr w:type="spellStart"/>
      <w:proofErr w:type="gramStart"/>
      <w:r w:rsidRPr="0018120A">
        <w:rPr>
          <w:rFonts w:ascii="Times New Roman" w:hAnsi="Times New Roman"/>
          <w:b/>
        </w:rPr>
        <w:t>multimisura</w:t>
      </w:r>
      <w:proofErr w:type="spellEnd"/>
      <w:r w:rsidRPr="0018120A">
        <w:rPr>
          <w:rFonts w:ascii="Times New Roman" w:hAnsi="Times New Roman"/>
          <w:b/>
        </w:rPr>
        <w:t xml:space="preserve">  per</w:t>
      </w:r>
      <w:proofErr w:type="gramEnd"/>
      <w:r w:rsidRPr="0018120A">
        <w:rPr>
          <w:rFonts w:ascii="Times New Roman" w:hAnsi="Times New Roman"/>
          <w:b/>
        </w:rPr>
        <w:t xml:space="preserve"> l’avvio di nuove </w:t>
      </w:r>
      <w:proofErr w:type="spellStart"/>
      <w:r w:rsidRPr="0018120A">
        <w:rPr>
          <w:rFonts w:ascii="Times New Roman" w:hAnsi="Times New Roman"/>
          <w:b/>
        </w:rPr>
        <w:t>pmi</w:t>
      </w:r>
      <w:proofErr w:type="spellEnd"/>
      <w:r w:rsidRPr="0018120A">
        <w:rPr>
          <w:rFonts w:ascii="Times New Roman" w:hAnsi="Times New Roman"/>
          <w:b/>
        </w:rPr>
        <w:t xml:space="preserve"> extra agricole</w:t>
      </w:r>
    </w:p>
    <w:p w:rsidR="0018120A" w:rsidRPr="0018120A" w:rsidRDefault="0018120A" w:rsidP="0018120A">
      <w:pPr>
        <w:autoSpaceDE w:val="0"/>
        <w:autoSpaceDN w:val="0"/>
        <w:adjustRightInd w:val="0"/>
        <w:spacing w:before="240"/>
        <w:ind w:right="28"/>
        <w:jc w:val="both"/>
        <w:rPr>
          <w:rFonts w:ascii="Times New Roman" w:hAnsi="Times New Roman" w:cs="Times New Roman"/>
          <w:b/>
          <w:color w:val="000000"/>
        </w:rPr>
      </w:pPr>
      <w:r w:rsidRPr="0018120A">
        <w:rPr>
          <w:rFonts w:ascii="Times New Roman" w:hAnsi="Times New Roman" w:cs="Times New Roman"/>
          <w:b/>
          <w:color w:val="000000"/>
        </w:rPr>
        <w:t xml:space="preserve">Elenco delle ditte da abilitare nel portale SIAN per la presentazione delle </w:t>
      </w:r>
      <w:proofErr w:type="spellStart"/>
      <w:r w:rsidRPr="0018120A">
        <w:rPr>
          <w:rFonts w:ascii="Times New Roman" w:hAnsi="Times New Roman" w:cs="Times New Roman"/>
          <w:b/>
          <w:color w:val="000000"/>
        </w:rPr>
        <w:t>DdS</w:t>
      </w:r>
      <w:proofErr w:type="spellEnd"/>
      <w:r w:rsidRPr="0018120A">
        <w:rPr>
          <w:rFonts w:ascii="Times New Roman" w:hAnsi="Times New Roman" w:cs="Times New Roman"/>
          <w:b/>
          <w:color w:val="000000"/>
        </w:rPr>
        <w:t xml:space="preserve"> </w:t>
      </w: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</w:p>
    <w:tbl>
      <w:tblPr>
        <w:tblpPr w:leftFromText="141" w:rightFromText="141" w:vertAnchor="page" w:horzAnchor="margin" w:tblpY="501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325"/>
        <w:gridCol w:w="3260"/>
      </w:tblGrid>
      <w:tr w:rsidR="00193958" w:rsidRPr="00057299" w:rsidTr="00193958">
        <w:trPr>
          <w:trHeight w:val="287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</w:rPr>
            </w:pPr>
            <w:r w:rsidRPr="00057299">
              <w:rPr>
                <w:rFonts w:ascii="Calibri" w:hAnsi="Calibri" w:cs="Tahoma"/>
              </w:rPr>
              <w:t>N.</w:t>
            </w:r>
          </w:p>
        </w:tc>
        <w:tc>
          <w:tcPr>
            <w:tcW w:w="8585" w:type="dxa"/>
            <w:gridSpan w:val="2"/>
            <w:shd w:val="clear" w:color="auto" w:fill="auto"/>
            <w:vAlign w:val="center"/>
          </w:tcPr>
          <w:p w:rsidR="00193958" w:rsidRPr="0018120A" w:rsidRDefault="00193958" w:rsidP="001939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20A">
              <w:rPr>
                <w:rFonts w:ascii="Times New Roman" w:hAnsi="Times New Roman" w:cs="Times New Roman"/>
                <w:b/>
              </w:rPr>
              <w:t>DITTE RICHIEDENTI L’AIUTO</w:t>
            </w:r>
          </w:p>
        </w:tc>
      </w:tr>
      <w:tr w:rsidR="00193958" w:rsidRPr="00057299" w:rsidTr="00193958">
        <w:trPr>
          <w:trHeight w:val="404"/>
        </w:trPr>
        <w:tc>
          <w:tcPr>
            <w:tcW w:w="557" w:type="dxa"/>
            <w:vMerge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ind w:left="108"/>
              <w:rPr>
                <w:rFonts w:ascii="Calibri" w:hAnsi="Calibri" w:cs="Tahoma"/>
              </w:rPr>
            </w:pPr>
          </w:p>
        </w:tc>
        <w:tc>
          <w:tcPr>
            <w:tcW w:w="5325" w:type="dxa"/>
            <w:shd w:val="clear" w:color="auto" w:fill="auto"/>
            <w:vAlign w:val="center"/>
          </w:tcPr>
          <w:p w:rsidR="00193958" w:rsidRPr="00057299" w:rsidRDefault="00193958" w:rsidP="00193958">
            <w:pPr>
              <w:jc w:val="center"/>
              <w:rPr>
                <w:rFonts w:ascii="Calibri" w:hAnsi="Calibri" w:cs="Tahoma"/>
              </w:rPr>
            </w:pPr>
            <w:r w:rsidRPr="00057299">
              <w:rPr>
                <w:rFonts w:ascii="Calibri" w:hAnsi="Calibri" w:cs="Tahoma"/>
                <w:b/>
                <w:i/>
              </w:rPr>
              <w:t>Cognome e nome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93958" w:rsidRPr="0018120A" w:rsidRDefault="00193958" w:rsidP="00193958">
            <w:pPr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  <w:b/>
                <w:i/>
              </w:rPr>
              <w:t>C.U.A.A.</w:t>
            </w: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25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25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25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  <w:tr w:rsidR="00193958" w:rsidRPr="00057299" w:rsidTr="001939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557" w:type="dxa"/>
            <w:shd w:val="clear" w:color="auto" w:fill="auto"/>
          </w:tcPr>
          <w:p w:rsidR="00193958" w:rsidRPr="0018120A" w:rsidRDefault="00193958" w:rsidP="00181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12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25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  <w:tc>
          <w:tcPr>
            <w:tcW w:w="3260" w:type="dxa"/>
            <w:shd w:val="clear" w:color="auto" w:fill="auto"/>
          </w:tcPr>
          <w:p w:rsidR="00193958" w:rsidRPr="00057299" w:rsidRDefault="00193958" w:rsidP="00193958">
            <w:pPr>
              <w:autoSpaceDE w:val="0"/>
              <w:autoSpaceDN w:val="0"/>
              <w:adjustRightInd w:val="0"/>
              <w:rPr>
                <w:rFonts w:ascii="Calibri" w:hAnsi="Calibri" w:cs="Tahoma"/>
              </w:rPr>
            </w:pPr>
          </w:p>
        </w:tc>
      </w:tr>
    </w:tbl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_____________lì________________</w:t>
      </w: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</w:t>
      </w:r>
    </w:p>
    <w:p w:rsidR="00193958" w:rsidRPr="00FA662D" w:rsidRDefault="00193958" w:rsidP="00193958">
      <w:pPr>
        <w:autoSpaceDE w:val="0"/>
        <w:autoSpaceDN w:val="0"/>
        <w:adjustRightInd w:val="0"/>
        <w:ind w:left="0"/>
        <w:jc w:val="both"/>
        <w:rPr>
          <w:rFonts w:cs="Tahoma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proofErr w:type="gramEnd"/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 w:rsidR="00193958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Default="00193958" w:rsidP="00FA662D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958" w:rsidRPr="00A70CB4" w:rsidRDefault="00193958" w:rsidP="00193958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6A8" w:rsidRPr="00FA662D" w:rsidRDefault="00FA662D" w:rsidP="00FA662D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sectPr w:rsidR="006056A8" w:rsidRPr="00FA662D" w:rsidSect="00FA662D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560" w:right="1247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A5D" w:rsidRDefault="00601A5D" w:rsidP="00297A1D">
      <w:r>
        <w:separator/>
      </w:r>
    </w:p>
  </w:endnote>
  <w:endnote w:type="continuationSeparator" w:id="0">
    <w:p w:rsidR="00601A5D" w:rsidRDefault="00601A5D" w:rsidP="0029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BE693A">
        <w:pPr>
          <w:pStyle w:val="Pidipagina"/>
          <w:jc w:val="center"/>
        </w:pPr>
        <w:r>
          <w:fldChar w:fldCharType="begin"/>
        </w:r>
        <w:r w:rsidR="006A16B2">
          <w:instrText>PAGE   \* MERGEFORMAT</w:instrText>
        </w:r>
        <w:r>
          <w:fldChar w:fldCharType="separate"/>
        </w:r>
        <w:r w:rsidR="006A16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601A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A5D" w:rsidRDefault="00601A5D" w:rsidP="00297A1D">
      <w:r>
        <w:separator/>
      </w:r>
    </w:p>
  </w:footnote>
  <w:footnote w:type="continuationSeparator" w:id="0">
    <w:p w:rsidR="00601A5D" w:rsidRDefault="00601A5D" w:rsidP="00297A1D">
      <w:r>
        <w:continuationSeparator/>
      </w:r>
    </w:p>
  </w:footnote>
  <w:footnote w:id="1">
    <w:p w:rsidR="00122DA6" w:rsidRPr="0018120A" w:rsidRDefault="00122DA6" w:rsidP="00122DA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19395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193958">
        <w:rPr>
          <w:rFonts w:ascii="Times New Roman" w:hAnsi="Times New Roman" w:cs="Times New Roman"/>
          <w:sz w:val="18"/>
          <w:szCs w:val="18"/>
        </w:rPr>
        <w:t xml:space="preserve">La richiesta di autorizzazione deve essere presentata esclusivamente dai soggetti non autorizzati in precedenza all’accesso al portale SIAN. La stessa deve essere inviata al Dott. Nicola </w:t>
      </w:r>
      <w:r w:rsidRPr="00193958">
        <w:rPr>
          <w:rFonts w:ascii="Times New Roman" w:hAnsi="Times New Roman" w:cs="Times New Roman"/>
          <w:b/>
          <w:sz w:val="18"/>
          <w:szCs w:val="18"/>
        </w:rPr>
        <w:t>CAVA</w:t>
      </w:r>
      <w:r w:rsidRPr="00193958">
        <w:rPr>
          <w:rFonts w:ascii="Times New Roman" w:hAnsi="Times New Roman" w:cs="Times New Roman"/>
          <w:sz w:val="18"/>
          <w:szCs w:val="18"/>
        </w:rPr>
        <w:t xml:space="preserve"> a mezzo </w:t>
      </w:r>
      <w:r w:rsidRPr="0018120A">
        <w:rPr>
          <w:rFonts w:ascii="Times New Roman" w:hAnsi="Times New Roman" w:cs="Times New Roman"/>
          <w:sz w:val="18"/>
          <w:szCs w:val="18"/>
        </w:rPr>
        <w:t xml:space="preserve">mail a: </w:t>
      </w:r>
      <w:hyperlink r:id="rId1" w:history="1">
        <w:r w:rsidR="0018120A" w:rsidRPr="0018120A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18120A" w:rsidRPr="0018120A">
        <w:rPr>
          <w:rFonts w:ascii="Times New Roman" w:hAnsi="Times New Roman" w:cs="Times New Roman"/>
          <w:sz w:val="18"/>
          <w:szCs w:val="18"/>
        </w:rPr>
        <w:t xml:space="preserve"> e per conoscenza a gal@valledellacupa.it</w:t>
      </w:r>
    </w:p>
  </w:footnote>
  <w:footnote w:id="2">
    <w:p w:rsidR="0018120A" w:rsidRPr="0018120A" w:rsidRDefault="00122DA6" w:rsidP="0018120A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193958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193958">
        <w:rPr>
          <w:rFonts w:ascii="Times New Roman" w:hAnsi="Times New Roman" w:cs="Times New Roman"/>
          <w:sz w:val="18"/>
          <w:szCs w:val="18"/>
        </w:rPr>
        <w:t>I soggetti già autorizzati all’accesso al portale SIAN devono richiedere solo l’abilitazione alla compilazione della domanda di sostegno per l’Azione 2 Intervento 2.</w:t>
      </w:r>
      <w:r w:rsidR="00F65ABA">
        <w:rPr>
          <w:rFonts w:ascii="Times New Roman" w:hAnsi="Times New Roman" w:cs="Times New Roman"/>
          <w:sz w:val="18"/>
          <w:szCs w:val="18"/>
        </w:rPr>
        <w:t>2</w:t>
      </w:r>
      <w:r w:rsidR="0018120A">
        <w:rPr>
          <w:rFonts w:ascii="Times New Roman" w:hAnsi="Times New Roman" w:cs="Times New Roman"/>
          <w:sz w:val="18"/>
          <w:szCs w:val="18"/>
        </w:rPr>
        <w:t xml:space="preserve"> del PAL GAL Valle della Cupa a mezzo </w:t>
      </w:r>
      <w:proofErr w:type="gramStart"/>
      <w:r w:rsidR="0018120A">
        <w:rPr>
          <w:rFonts w:ascii="Times New Roman" w:hAnsi="Times New Roman" w:cs="Times New Roman"/>
          <w:sz w:val="18"/>
          <w:szCs w:val="18"/>
        </w:rPr>
        <w:t xml:space="preserve">email </w:t>
      </w:r>
      <w:r w:rsidR="0018120A" w:rsidRPr="0018120A">
        <w:rPr>
          <w:rFonts w:ascii="Times New Roman" w:hAnsi="Times New Roman" w:cs="Times New Roman"/>
          <w:sz w:val="18"/>
          <w:szCs w:val="18"/>
        </w:rPr>
        <w:t>:</w:t>
      </w:r>
      <w:proofErr w:type="gramEnd"/>
      <w:r w:rsidR="0018120A" w:rsidRPr="0018120A">
        <w:rPr>
          <w:rFonts w:ascii="Times New Roman" w:hAnsi="Times New Roman" w:cs="Times New Roman"/>
          <w:sz w:val="18"/>
          <w:szCs w:val="18"/>
        </w:rPr>
        <w:t xml:space="preserve"> </w:t>
      </w:r>
      <w:hyperlink r:id="rId2" w:history="1">
        <w:r w:rsidR="0018120A" w:rsidRPr="0018120A">
          <w:rPr>
            <w:rStyle w:val="Collegamentoipertestuale"/>
            <w:rFonts w:ascii="Times New Roman" w:hAnsi="Times New Roman" w:cs="Times New Roman"/>
            <w:sz w:val="18"/>
            <w:szCs w:val="18"/>
          </w:rPr>
          <w:t>n.cava@regione.puglia.it</w:t>
        </w:r>
      </w:hyperlink>
      <w:r w:rsidR="0018120A" w:rsidRPr="0018120A">
        <w:rPr>
          <w:rFonts w:ascii="Times New Roman" w:hAnsi="Times New Roman" w:cs="Times New Roman"/>
          <w:sz w:val="18"/>
          <w:szCs w:val="18"/>
        </w:rPr>
        <w:t xml:space="preserve"> e a</w:t>
      </w:r>
      <w:r w:rsidR="0018120A">
        <w:rPr>
          <w:rFonts w:ascii="Times New Roman" w:hAnsi="Times New Roman" w:cs="Times New Roman"/>
          <w:sz w:val="18"/>
          <w:szCs w:val="18"/>
        </w:rPr>
        <w:t>l</w:t>
      </w:r>
      <w:r w:rsidR="0018120A" w:rsidRPr="0018120A">
        <w:rPr>
          <w:rFonts w:ascii="Times New Roman" w:hAnsi="Times New Roman" w:cs="Times New Roman"/>
          <w:sz w:val="18"/>
          <w:szCs w:val="18"/>
        </w:rPr>
        <w:t xml:space="preserve"> </w:t>
      </w:r>
      <w:hyperlink r:id="rId3" w:history="1">
        <w:r w:rsidR="0018120A" w:rsidRPr="00DA3593">
          <w:rPr>
            <w:rStyle w:val="Collegamentoipertestuale"/>
            <w:rFonts w:ascii="Times New Roman" w:hAnsi="Times New Roman" w:cs="Times New Roman"/>
            <w:sz w:val="18"/>
            <w:szCs w:val="18"/>
          </w:rPr>
          <w:t>gal@valledellacupa.it</w:t>
        </w:r>
      </w:hyperlink>
      <w:r w:rsidR="0018120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22DA6" w:rsidRPr="008027F1" w:rsidRDefault="00122DA6" w:rsidP="00122DA6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601A5D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050" type="#_x0000_t75" style="position:absolute;left:0;text-align:left;margin-left:0;margin-top:0;width:481.65pt;height:642.2pt;z-index:-251653120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7F15E8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601A5D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049" type="#_x0000_t75" style="position:absolute;left:0;text-align:left;margin-left:0;margin-top:0;width:481.65pt;height:642.2pt;z-index:-251657216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" name="Immagine 4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" name="Immagine 5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6" name="Immagine 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6A16B2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6A16B2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6A16B2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601A5D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3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6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2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4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1"/>
  </w:num>
  <w:num w:numId="2">
    <w:abstractNumId w:val="22"/>
  </w:num>
  <w:num w:numId="3">
    <w:abstractNumId w:val="49"/>
  </w:num>
  <w:num w:numId="4">
    <w:abstractNumId w:val="26"/>
  </w:num>
  <w:num w:numId="5">
    <w:abstractNumId w:val="29"/>
  </w:num>
  <w:num w:numId="6">
    <w:abstractNumId w:val="34"/>
  </w:num>
  <w:num w:numId="7">
    <w:abstractNumId w:val="1"/>
  </w:num>
  <w:num w:numId="8">
    <w:abstractNumId w:val="9"/>
  </w:num>
  <w:num w:numId="9">
    <w:abstractNumId w:val="7"/>
  </w:num>
  <w:num w:numId="10">
    <w:abstractNumId w:val="13"/>
  </w:num>
  <w:num w:numId="11">
    <w:abstractNumId w:val="27"/>
  </w:num>
  <w:num w:numId="12">
    <w:abstractNumId w:val="3"/>
  </w:num>
  <w:num w:numId="13">
    <w:abstractNumId w:val="12"/>
  </w:num>
  <w:num w:numId="14">
    <w:abstractNumId w:val="5"/>
  </w:num>
  <w:num w:numId="15">
    <w:abstractNumId w:val="47"/>
  </w:num>
  <w:num w:numId="16">
    <w:abstractNumId w:val="18"/>
  </w:num>
  <w:num w:numId="17">
    <w:abstractNumId w:val="37"/>
  </w:num>
  <w:num w:numId="18">
    <w:abstractNumId w:val="16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 w:numId="23">
    <w:abstractNumId w:val="2"/>
  </w:num>
  <w:num w:numId="24">
    <w:abstractNumId w:val="23"/>
  </w:num>
  <w:num w:numId="25">
    <w:abstractNumId w:val="33"/>
  </w:num>
  <w:num w:numId="26">
    <w:abstractNumId w:val="21"/>
  </w:num>
  <w:num w:numId="27">
    <w:abstractNumId w:val="46"/>
  </w:num>
  <w:num w:numId="28">
    <w:abstractNumId w:val="38"/>
  </w:num>
  <w:num w:numId="29">
    <w:abstractNumId w:val="45"/>
  </w:num>
  <w:num w:numId="30">
    <w:abstractNumId w:val="48"/>
  </w:num>
  <w:num w:numId="31">
    <w:abstractNumId w:val="44"/>
  </w:num>
  <w:num w:numId="32">
    <w:abstractNumId w:val="41"/>
  </w:num>
  <w:num w:numId="33">
    <w:abstractNumId w:val="30"/>
  </w:num>
  <w:num w:numId="34">
    <w:abstractNumId w:val="25"/>
  </w:num>
  <w:num w:numId="35">
    <w:abstractNumId w:val="40"/>
  </w:num>
  <w:num w:numId="36">
    <w:abstractNumId w:val="8"/>
  </w:num>
  <w:num w:numId="37">
    <w:abstractNumId w:val="42"/>
  </w:num>
  <w:num w:numId="38">
    <w:abstractNumId w:val="39"/>
  </w:num>
  <w:num w:numId="39">
    <w:abstractNumId w:val="20"/>
  </w:num>
  <w:num w:numId="40">
    <w:abstractNumId w:val="0"/>
  </w:num>
  <w:num w:numId="41">
    <w:abstractNumId w:val="11"/>
  </w:num>
  <w:num w:numId="42">
    <w:abstractNumId w:val="6"/>
  </w:num>
  <w:num w:numId="43">
    <w:abstractNumId w:val="35"/>
  </w:num>
  <w:num w:numId="44">
    <w:abstractNumId w:val="10"/>
  </w:num>
  <w:num w:numId="45">
    <w:abstractNumId w:val="36"/>
  </w:num>
  <w:num w:numId="46">
    <w:abstractNumId w:val="14"/>
  </w:num>
  <w:num w:numId="47">
    <w:abstractNumId w:val="43"/>
  </w:num>
  <w:num w:numId="48">
    <w:abstractNumId w:val="32"/>
  </w:num>
  <w:num w:numId="49">
    <w:abstractNumId w:val="4"/>
  </w:num>
  <w:num w:numId="50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imavera">
    <w15:presenceInfo w15:providerId="None" w15:userId="Primav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A1D"/>
    <w:rsid w:val="000F6084"/>
    <w:rsid w:val="000F6F42"/>
    <w:rsid w:val="00122DA6"/>
    <w:rsid w:val="001602E9"/>
    <w:rsid w:val="0018120A"/>
    <w:rsid w:val="00193958"/>
    <w:rsid w:val="001D3DA1"/>
    <w:rsid w:val="001E5839"/>
    <w:rsid w:val="00297A1D"/>
    <w:rsid w:val="002A7E25"/>
    <w:rsid w:val="002F3F41"/>
    <w:rsid w:val="00313270"/>
    <w:rsid w:val="00316BDC"/>
    <w:rsid w:val="003224A9"/>
    <w:rsid w:val="00454D48"/>
    <w:rsid w:val="004974DF"/>
    <w:rsid w:val="00530853"/>
    <w:rsid w:val="005D44E5"/>
    <w:rsid w:val="00601A5D"/>
    <w:rsid w:val="006056A8"/>
    <w:rsid w:val="00613243"/>
    <w:rsid w:val="00645A0F"/>
    <w:rsid w:val="006A16B2"/>
    <w:rsid w:val="0070248B"/>
    <w:rsid w:val="00711354"/>
    <w:rsid w:val="007F15E8"/>
    <w:rsid w:val="008027F1"/>
    <w:rsid w:val="008710C4"/>
    <w:rsid w:val="008D3951"/>
    <w:rsid w:val="00903744"/>
    <w:rsid w:val="00942EF9"/>
    <w:rsid w:val="00965693"/>
    <w:rsid w:val="009E3E9B"/>
    <w:rsid w:val="00A30B01"/>
    <w:rsid w:val="00A52A15"/>
    <w:rsid w:val="00A64516"/>
    <w:rsid w:val="00AF376D"/>
    <w:rsid w:val="00B57948"/>
    <w:rsid w:val="00BE693A"/>
    <w:rsid w:val="00D5590C"/>
    <w:rsid w:val="00E916F4"/>
    <w:rsid w:val="00F261B0"/>
    <w:rsid w:val="00F35BB5"/>
    <w:rsid w:val="00F6259B"/>
    <w:rsid w:val="00F65ABA"/>
    <w:rsid w:val="00FA6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9461A3F4-A3EA-49F7-8BA9-19E3BD78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EF9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qFormat/>
    <w:rsid w:val="00297A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297A1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7A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7A1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7A1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7A1D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7A1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97A1D"/>
    <w:rPr>
      <w:rFonts w:ascii="Cambria" w:eastAsia="Times New Roman" w:hAnsi="Cambria" w:cs="Times New Roman"/>
      <w:b/>
      <w:bCs/>
      <w:color w:val="4F81B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A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A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7A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297A1D"/>
  </w:style>
  <w:style w:type="paragraph" w:styleId="Intestazione">
    <w:name w:val="header"/>
    <w:basedOn w:val="Normale"/>
    <w:link w:val="Intestazione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7A1D"/>
  </w:style>
  <w:style w:type="paragraph" w:styleId="Pidipagina">
    <w:name w:val="footer"/>
    <w:basedOn w:val="Normale"/>
    <w:link w:val="PidipaginaCarattere"/>
    <w:uiPriority w:val="99"/>
    <w:unhideWhenUsed/>
    <w:rsid w:val="00297A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7A1D"/>
  </w:style>
  <w:style w:type="table" w:styleId="Grigliatabella">
    <w:name w:val="Table Grid"/>
    <w:basedOn w:val="Tabellanormale"/>
    <w:uiPriority w:val="59"/>
    <w:rsid w:val="00297A1D"/>
    <w:pPr>
      <w:spacing w:after="0" w:line="240" w:lineRule="auto"/>
      <w:ind w:left="-14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297A1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297A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297A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7A1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7A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297A1D"/>
    <w:pPr>
      <w:spacing w:after="0" w:line="240" w:lineRule="auto"/>
      <w:ind w:left="-142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97A1D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7A1D"/>
    <w:pPr>
      <w:ind w:left="720"/>
      <w:contextualSpacing/>
    </w:p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297A1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1">
    <w:name w:val="Nessun elenco11"/>
    <w:next w:val="Nessunelenco"/>
    <w:uiPriority w:val="99"/>
    <w:semiHidden/>
    <w:unhideWhenUsed/>
    <w:rsid w:val="00297A1D"/>
  </w:style>
  <w:style w:type="paragraph" w:styleId="Titolosommario">
    <w:name w:val="TOC Heading"/>
    <w:basedOn w:val="Titolo1"/>
    <w:next w:val="Normale"/>
    <w:uiPriority w:val="39"/>
    <w:unhideWhenUsed/>
    <w:qFormat/>
    <w:rsid w:val="00297A1D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97A1D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97A1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97A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97A1D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97A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97A1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97A1D"/>
  </w:style>
  <w:style w:type="paragraph" w:customStyle="1" w:styleId="BASEBORDI">
    <w:name w:val="BASE_BORDI"/>
    <w:basedOn w:val="Normale"/>
    <w:qFormat/>
    <w:rsid w:val="00297A1D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numbering" w:customStyle="1" w:styleId="Nessunelenco111">
    <w:name w:val="Nessun elenco111"/>
    <w:next w:val="Nessunelenco"/>
    <w:uiPriority w:val="99"/>
    <w:semiHidden/>
    <w:unhideWhenUsed/>
    <w:rsid w:val="00297A1D"/>
  </w:style>
  <w:style w:type="character" w:styleId="Enfasigrassetto">
    <w:name w:val="Strong"/>
    <w:basedOn w:val="Carpredefinitoparagrafo"/>
    <w:uiPriority w:val="22"/>
    <w:qFormat/>
    <w:rsid w:val="00297A1D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297A1D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297A1D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297A1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297A1D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A1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97A1D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297A1D"/>
    <w:pPr>
      <w:spacing w:after="100"/>
      <w:ind w:left="440"/>
    </w:pPr>
  </w:style>
  <w:style w:type="numbering" w:customStyle="1" w:styleId="Nessunelenco2">
    <w:name w:val="Nessun elenco2"/>
    <w:next w:val="Nessunelenco"/>
    <w:uiPriority w:val="99"/>
    <w:semiHidden/>
    <w:unhideWhenUsed/>
    <w:rsid w:val="00297A1D"/>
  </w:style>
  <w:style w:type="table" w:customStyle="1" w:styleId="Grigliatabella2">
    <w:name w:val="Griglia tabella2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297A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7A1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97A1D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297A1D"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297A1D"/>
    <w:rPr>
      <w:sz w:val="28"/>
    </w:rPr>
  </w:style>
  <w:style w:type="paragraph" w:customStyle="1" w:styleId="Dbutdoc">
    <w:name w:val="DÀ)Àbut doc."/>
    <w:rsid w:val="00297A1D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297A1D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297A1D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297A1D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297A1D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297A1D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297A1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97A1D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297A1D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297A1D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297A1D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297A1D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297A1D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297A1D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297A1D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297A1D"/>
  </w:style>
  <w:style w:type="paragraph" w:customStyle="1" w:styleId="Text1">
    <w:name w:val="Text 1"/>
    <w:basedOn w:val="Normale"/>
    <w:rsid w:val="00297A1D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297A1D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297A1D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297A1D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297A1D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297A1D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29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297A1D"/>
    <w:rPr>
      <w:color w:val="000000"/>
    </w:rPr>
  </w:style>
  <w:style w:type="paragraph" w:customStyle="1" w:styleId="Default">
    <w:name w:val="Default"/>
    <w:rsid w:val="00297A1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297A1D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297A1D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297A1D"/>
    <w:rPr>
      <w:rFonts w:ascii="Calibri" w:eastAsia="Calibri" w:hAnsi="Calibri" w:cs="Times New Roman"/>
    </w:rPr>
  </w:style>
  <w:style w:type="character" w:customStyle="1" w:styleId="hps">
    <w:name w:val="hps"/>
    <w:rsid w:val="00297A1D"/>
  </w:style>
  <w:style w:type="character" w:customStyle="1" w:styleId="atn">
    <w:name w:val="atn"/>
    <w:rsid w:val="00297A1D"/>
  </w:style>
  <w:style w:type="paragraph" w:customStyle="1" w:styleId="Stile2">
    <w:name w:val="Stile2"/>
    <w:basedOn w:val="Paragrafoelenco"/>
    <w:link w:val="Stile2Carattere"/>
    <w:qFormat/>
    <w:rsid w:val="00297A1D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297A1D"/>
    <w:rPr>
      <w:rFonts w:ascii="Calibri" w:eastAsia="Calibri" w:hAnsi="Calibri" w:cs="Times New Roman"/>
      <w:b/>
    </w:rPr>
  </w:style>
  <w:style w:type="character" w:customStyle="1" w:styleId="Style1">
    <w:name w:val="Style1"/>
    <w:rsid w:val="00297A1D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297A1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297A1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297A1D"/>
    <w:pPr>
      <w:widowControl w:val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297A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7A1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297A1D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297A1D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297A1D"/>
  </w:style>
  <w:style w:type="paragraph" w:customStyle="1" w:styleId="BodyText32">
    <w:name w:val="Body Text 32"/>
    <w:basedOn w:val="Normale"/>
    <w:rsid w:val="00297A1D"/>
    <w:pPr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29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FA662D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5">
    <w:name w:val="Font Style15"/>
    <w:rsid w:val="00FA662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gal@valledellacupa.it" TargetMode="External"/><Relationship Id="rId2" Type="http://schemas.openxmlformats.org/officeDocument/2006/relationships/hyperlink" Target="mailto:n.cava@regione.puglia.it" TargetMode="External"/><Relationship Id="rId1" Type="http://schemas.openxmlformats.org/officeDocument/2006/relationships/hyperlink" Target="mailto:n.cava@regione.pug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B46D7-62AC-4127-8AE6-6B9AAE9A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21</cp:revision>
  <dcterms:created xsi:type="dcterms:W3CDTF">2018-05-10T16:59:00Z</dcterms:created>
  <dcterms:modified xsi:type="dcterms:W3CDTF">2019-06-27T08:45:00Z</dcterms:modified>
</cp:coreProperties>
</file>